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2015CDC"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96B22">
        <w:rPr>
          <w:sz w:val="24"/>
          <w:szCs w:val="24"/>
        </w:rPr>
        <w:t xml:space="preserve"> </w:t>
      </w:r>
      <w:bookmarkEnd w:id="1"/>
      <w:bookmarkEnd w:id="2"/>
      <w:bookmarkEnd w:id="3"/>
      <w:r w:rsidR="002332FA">
        <w:rPr>
          <w:sz w:val="24"/>
          <w:szCs w:val="24"/>
        </w:rPr>
        <w:t>46-G0</w:t>
      </w:r>
      <w:r w:rsidR="00673C08">
        <w:rPr>
          <w:sz w:val="24"/>
          <w:szCs w:val="24"/>
        </w:rPr>
        <w:t>14</w:t>
      </w:r>
      <w:r w:rsidR="002332FA">
        <w:rPr>
          <w:sz w:val="24"/>
          <w:szCs w:val="24"/>
        </w:rPr>
        <w:t>-25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tcPr>
          <w:p w14:paraId="6B7C983D" w14:textId="332AFF80"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w:t>
            </w:r>
            <w:r w:rsidR="002332FA">
              <w:rPr>
                <w:rFonts w:asciiTheme="minorHAnsi" w:hAnsiTheme="minorHAnsi"/>
                <w:sz w:val="22"/>
                <w:szCs w:val="22"/>
              </w:rPr>
              <w:t>imilar</w:t>
            </w:r>
            <w:r>
              <w:rPr>
                <w:rFonts w:asciiTheme="minorHAnsi" w:hAnsiTheme="minorHAnsi"/>
                <w:sz w:val="22"/>
                <w:szCs w:val="22"/>
              </w:rPr>
              <w:t xml:space="preserve"> product</w:t>
            </w:r>
            <w:r w:rsidR="006B5CE3">
              <w:rPr>
                <w:rFonts w:asciiTheme="minorHAnsi" w:hAnsiTheme="minorHAnsi"/>
                <w:sz w:val="22"/>
                <w:szCs w:val="22"/>
              </w:rPr>
              <w:t>. Provide at least 2 references from clients to support this.</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tcPr>
          <w:p w14:paraId="697AF6BC" w14:textId="644963B1" w:rsidR="006E17EC" w:rsidRDefault="00C725AA" w:rsidP="00C66DC8">
            <w:pPr>
              <w:pStyle w:val="TableContents"/>
              <w:numPr>
                <w:ilvl w:val="0"/>
                <w:numId w:val="9"/>
              </w:numPr>
              <w:rPr>
                <w:rFonts w:asciiTheme="minorHAnsi" w:hAnsiTheme="minorHAnsi"/>
                <w:sz w:val="22"/>
                <w:szCs w:val="22"/>
              </w:rPr>
            </w:pPr>
            <w:r>
              <w:rPr>
                <w:rFonts w:asciiTheme="minorHAnsi" w:hAnsiTheme="minorHAnsi"/>
                <w:sz w:val="22"/>
                <w:szCs w:val="22"/>
              </w:rPr>
              <w:t>3 months</w:t>
            </w:r>
            <w:r w:rsidR="00C66DC8" w:rsidRPr="00C66DC8">
              <w:rPr>
                <w:rFonts w:asciiTheme="minorHAnsi" w:hAnsiTheme="minorHAnsi"/>
                <w:sz w:val="22"/>
                <w:szCs w:val="22"/>
              </w:rPr>
              <w:t xml:space="preserve"> after 1</w:t>
            </w:r>
            <w:r w:rsidR="00C66DC8" w:rsidRPr="00C66DC8">
              <w:rPr>
                <w:rFonts w:asciiTheme="minorHAnsi" w:hAnsiTheme="minorHAnsi"/>
                <w:sz w:val="22"/>
                <w:szCs w:val="22"/>
                <w:vertAlign w:val="superscript"/>
              </w:rPr>
              <w:t>st</w:t>
            </w:r>
            <w:r w:rsidR="00C66DC8" w:rsidRPr="00C66DC8">
              <w:rPr>
                <w:rFonts w:asciiTheme="minorHAnsi" w:hAnsiTheme="minorHAnsi"/>
                <w:sz w:val="22"/>
                <w:szCs w:val="22"/>
              </w:rPr>
              <w:t xml:space="preserve"> payment </w:t>
            </w:r>
          </w:p>
          <w:p w14:paraId="73EBB798" w14:textId="5DDD7DE2" w:rsidR="002332FA" w:rsidRPr="002332FA" w:rsidRDefault="00C725AA" w:rsidP="002332FA">
            <w:pPr>
              <w:pStyle w:val="TableContents"/>
              <w:numPr>
                <w:ilvl w:val="0"/>
                <w:numId w:val="9"/>
              </w:numPr>
              <w:rPr>
                <w:rFonts w:asciiTheme="minorHAnsi" w:hAnsiTheme="minorHAnsi"/>
                <w:sz w:val="22"/>
                <w:szCs w:val="22"/>
              </w:rPr>
            </w:pPr>
            <w:r>
              <w:rPr>
                <w:rFonts w:asciiTheme="minorHAnsi" w:hAnsiTheme="minorHAnsi"/>
                <w:sz w:val="22"/>
                <w:szCs w:val="22"/>
              </w:rPr>
              <w:t>Production stages</w:t>
            </w:r>
            <w:r w:rsidR="002332FA">
              <w:rPr>
                <w:rFonts w:asciiTheme="minorHAnsi" w:hAnsiTheme="minorHAnsi"/>
                <w:sz w:val="22"/>
                <w:szCs w:val="22"/>
              </w:rPr>
              <w:t>/Assembly period</w:t>
            </w:r>
            <w:r>
              <w:rPr>
                <w:rFonts w:asciiTheme="minorHAnsi" w:hAnsiTheme="minorHAnsi"/>
                <w:sz w:val="22"/>
                <w:szCs w:val="22"/>
              </w:rPr>
              <w:t xml:space="preserve"> dates identified.</w:t>
            </w:r>
          </w:p>
          <w:p w14:paraId="4BA71FA2" w14:textId="6EAFB6A5" w:rsidR="007A5427" w:rsidRPr="007A5427" w:rsidRDefault="00C66DC8" w:rsidP="007A5427">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08068A33" w14:textId="77777777" w:rsid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p w14:paraId="23A8F695" w14:textId="41603239" w:rsidR="003F7A6D" w:rsidRPr="00C66DC8" w:rsidRDefault="003F7A6D" w:rsidP="00C66DC8">
            <w:pPr>
              <w:pStyle w:val="TableContents"/>
              <w:numPr>
                <w:ilvl w:val="0"/>
                <w:numId w:val="9"/>
              </w:numPr>
              <w:rPr>
                <w:rFonts w:asciiTheme="minorHAnsi" w:hAnsiTheme="minorHAnsi"/>
                <w:sz w:val="22"/>
                <w:szCs w:val="22"/>
              </w:rPr>
            </w:pPr>
            <w:r>
              <w:rPr>
                <w:rFonts w:asciiTheme="minorHAnsi" w:hAnsiTheme="minorHAnsi"/>
                <w:sz w:val="22"/>
                <w:szCs w:val="22"/>
              </w:rPr>
              <w:t xml:space="preserve">A </w:t>
            </w:r>
            <w:r w:rsidR="004C30DB">
              <w:rPr>
                <w:rFonts w:asciiTheme="minorHAnsi" w:hAnsiTheme="minorHAnsi"/>
                <w:sz w:val="22"/>
                <w:szCs w:val="22"/>
              </w:rPr>
              <w:t>complete</w:t>
            </w:r>
            <w:r>
              <w:rPr>
                <w:rFonts w:asciiTheme="minorHAnsi" w:hAnsiTheme="minorHAnsi"/>
                <w:sz w:val="22"/>
                <w:szCs w:val="22"/>
              </w:rPr>
              <w:t xml:space="preserve"> and clear specification of the proposed/quoted truck </w:t>
            </w:r>
            <w:r w:rsidR="004C30DB">
              <w:rPr>
                <w:rFonts w:asciiTheme="minorHAnsi" w:hAnsiTheme="minorHAnsi"/>
                <w:sz w:val="22"/>
                <w:szCs w:val="22"/>
              </w:rPr>
              <w:t>should</w:t>
            </w:r>
            <w:r>
              <w:rPr>
                <w:rFonts w:asciiTheme="minorHAnsi" w:hAnsiTheme="minorHAnsi"/>
                <w:sz w:val="22"/>
                <w:szCs w:val="22"/>
              </w:rPr>
              <w:t xml:space="preserve"> be provide</w:t>
            </w:r>
            <w:r w:rsidR="004C30DB">
              <w:rPr>
                <w:rFonts w:asciiTheme="minorHAnsi" w:hAnsiTheme="minorHAnsi"/>
                <w:sz w:val="22"/>
                <w:szCs w:val="22"/>
              </w:rPr>
              <w:t xml:space="preserve">d </w:t>
            </w:r>
          </w:p>
        </w:tc>
        <w:tc>
          <w:tcPr>
            <w:tcW w:w="1360" w:type="dxa"/>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BD5F93" w:rsidRPr="00DF2302" w14:paraId="7542C7EE" w14:textId="77777777" w:rsidTr="00C66DC8">
        <w:trPr>
          <w:cantSplit/>
          <w:tblHeader/>
        </w:trPr>
        <w:tc>
          <w:tcPr>
            <w:tcW w:w="2695" w:type="dxa"/>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vAlign w:val="center"/>
          </w:tcPr>
          <w:p w14:paraId="0A302D34" w14:textId="0F60F142" w:rsidR="00BD5F93" w:rsidRDefault="000741D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FB94BCD"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005403B3">
        <w:rPr>
          <w:rFonts w:ascii="Calibri" w:hAnsi="Calibri"/>
          <w:b/>
          <w:lang w:val="en-GB"/>
        </w:rPr>
        <w:t>L</w:t>
      </w:r>
      <w:r w:rsidRPr="00DF2302">
        <w:rPr>
          <w:rFonts w:ascii="Calibri" w:hAnsi="Calibri"/>
          <w:b/>
          <w:lang w:val="en-GB"/>
        </w:rPr>
        <w:t xml:space="preserve">c / </w:t>
      </w:r>
      <w:r w:rsidR="005403B3">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0B6B5" w14:textId="77777777" w:rsidR="009B77B7" w:rsidRDefault="009B77B7">
      <w:r>
        <w:separator/>
      </w:r>
    </w:p>
  </w:endnote>
  <w:endnote w:type="continuationSeparator" w:id="0">
    <w:p w14:paraId="09EFE154" w14:textId="77777777" w:rsidR="009B77B7" w:rsidRDefault="009B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332FA" w:rsidRPr="002332F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332FA" w:rsidRPr="002332FA">
      <w:rPr>
        <w:noProof/>
        <w:color w:val="17365D" w:themeColor="text2" w:themeShade="BF"/>
        <w:lang w:val="sv-SE"/>
      </w:rPr>
      <w:t>4</w:t>
    </w:r>
    <w:r>
      <w:rPr>
        <w:color w:val="17365D" w:themeColor="text2" w:themeShade="BF"/>
      </w:rPr>
      <w:fldChar w:fldCharType="end"/>
    </w:r>
  </w:p>
  <w:p w14:paraId="213B5D63" w14:textId="6E0F2922" w:rsidR="00D15CF2" w:rsidRDefault="004878F3" w:rsidP="004878F3">
    <w:pPr>
      <w:pStyle w:val="Footer"/>
    </w:pPr>
    <w:r>
      <w:fldChar w:fldCharType="begin"/>
    </w:r>
    <w:r>
      <w:instrText xml:space="preserve"> DATE \@ "yyyy-MM-dd" </w:instrText>
    </w:r>
    <w:r>
      <w:fldChar w:fldCharType="separate"/>
    </w:r>
    <w:r w:rsidR="00673C08">
      <w:rPr>
        <w:noProof/>
      </w:rPr>
      <w:t>2025-08-22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C1304" w14:textId="77777777" w:rsidR="009B77B7" w:rsidRDefault="009B77B7">
      <w:r>
        <w:separator/>
      </w:r>
    </w:p>
  </w:footnote>
  <w:footnote w:type="continuationSeparator" w:id="0">
    <w:p w14:paraId="7311F5FB" w14:textId="77777777" w:rsidR="009B77B7" w:rsidRDefault="009B7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4894D5E0"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0408695">
    <w:abstractNumId w:val="2"/>
  </w:num>
  <w:num w:numId="2" w16cid:durableId="1877809317">
    <w:abstractNumId w:val="9"/>
  </w:num>
  <w:num w:numId="3" w16cid:durableId="1631548131">
    <w:abstractNumId w:val="8"/>
  </w:num>
  <w:num w:numId="4" w16cid:durableId="1785345448">
    <w:abstractNumId w:val="7"/>
  </w:num>
  <w:num w:numId="5" w16cid:durableId="445777483">
    <w:abstractNumId w:val="0"/>
  </w:num>
  <w:num w:numId="6" w16cid:durableId="1690445723">
    <w:abstractNumId w:val="5"/>
  </w:num>
  <w:num w:numId="7" w16cid:durableId="1527939042">
    <w:abstractNumId w:val="1"/>
  </w:num>
  <w:num w:numId="8" w16cid:durableId="1892840351">
    <w:abstractNumId w:val="4"/>
  </w:num>
  <w:num w:numId="9" w16cid:durableId="765266372">
    <w:abstractNumId w:val="3"/>
  </w:num>
  <w:num w:numId="10" w16cid:durableId="1697460930">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C84"/>
    <w:rsid w:val="00010111"/>
    <w:rsid w:val="00010C91"/>
    <w:rsid w:val="0001149D"/>
    <w:rsid w:val="000114D3"/>
    <w:rsid w:val="00011D76"/>
    <w:rsid w:val="00013988"/>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1D4"/>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B7990"/>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2253"/>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2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61B1"/>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6D39"/>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3D40"/>
    <w:rsid w:val="003F5CC8"/>
    <w:rsid w:val="003F61D9"/>
    <w:rsid w:val="003F690C"/>
    <w:rsid w:val="003F73BB"/>
    <w:rsid w:val="003F7A6D"/>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0DB"/>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03B3"/>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3FC"/>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686"/>
    <w:rsid w:val="0067199D"/>
    <w:rsid w:val="00671F2D"/>
    <w:rsid w:val="006736ED"/>
    <w:rsid w:val="00673A40"/>
    <w:rsid w:val="00673C08"/>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5CE3"/>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427"/>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198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8"/>
    <w:rsid w:val="00945767"/>
    <w:rsid w:val="00946A63"/>
    <w:rsid w:val="00947D23"/>
    <w:rsid w:val="00951796"/>
    <w:rsid w:val="00952011"/>
    <w:rsid w:val="00954D2A"/>
    <w:rsid w:val="00955304"/>
    <w:rsid w:val="00955D77"/>
    <w:rsid w:val="00956424"/>
    <w:rsid w:val="009567E9"/>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7B7"/>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7F8F"/>
    <w:rsid w:val="00A90EAA"/>
    <w:rsid w:val="00A9159C"/>
    <w:rsid w:val="00A91B5B"/>
    <w:rsid w:val="00A920A9"/>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6513"/>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25AA"/>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2"/>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5F1"/>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2FE"/>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58EF"/>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8FA41-BC1E-45C9-ABBD-EA68F21C8FB3}">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728</Words>
  <Characters>4156</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4875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12</cp:revision>
  <cp:lastPrinted>2016-10-18T02:57:00Z</cp:lastPrinted>
  <dcterms:created xsi:type="dcterms:W3CDTF">2024-12-05T02:11:00Z</dcterms:created>
  <dcterms:modified xsi:type="dcterms:W3CDTF">2025-08-22T00:15:00Z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